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exact" w:line="496"/>
        <w:rPr>
          <w:rStyle w:val="HTMLTypewriter"/>
        </w:rPr>
      </w:pPr>
      <w:r>
        <w:rPr/>
      </w:r>
    </w:p>
    <w:p>
      <w:pPr>
        <w:pStyle w:val="Normal"/>
        <w:spacing w:lineRule="exact" w:line="496"/>
        <w:rPr>
          <w:rFonts w:ascii="ＭＳ ゴシック" w:hAnsi="ＭＳ ゴシック" w:cs="MS Mincho"/>
          <w:b/>
          <w:b/>
          <w:bCs/>
          <w:sz w:val="28"/>
          <w:szCs w:val="28"/>
          <w:lang w:val="ja-JP"/>
        </w:rPr>
      </w:pPr>
      <w:r>
        <w:rPr>
          <w:rFonts w:ascii="ＭＳ ゴシック" w:hAnsi="ＭＳ ゴシック" w:cs="MS Mincho"/>
          <w:b/>
          <w:bCs/>
          <w:sz w:val="28"/>
          <w:szCs w:val="28"/>
          <w:lang w:val="ja-JP"/>
        </w:rPr>
        <w:t>☆</w:t>
      </w:r>
      <w:r>
        <w:rPr>
          <w:rFonts w:ascii="ＭＳ ゴシック" w:hAnsi="ＭＳ ゴシック" w:cs="MS Mincho"/>
          <w:b/>
          <w:bCs/>
          <w:sz w:val="28"/>
          <w:szCs w:val="28"/>
          <w:lang w:val="ja-JP"/>
        </w:rPr>
        <w:t>『勇者、辞めます』　　</w:t>
      </w:r>
    </w:p>
    <w:p>
      <w:pPr>
        <w:pStyle w:val="Normal"/>
        <w:spacing w:lineRule="exact" w:line="496"/>
        <w:rPr>
          <w:rFonts w:ascii="ＭＳ ゴシック" w:hAnsi="ＭＳ ゴシック" w:cs="MS Mincho"/>
          <w:b/>
          <w:b/>
          <w:bCs/>
          <w:sz w:val="28"/>
          <w:szCs w:val="28"/>
          <w:lang w:val="ja-JP"/>
        </w:rPr>
      </w:pPr>
      <w:r>
        <w:rPr>
          <w:rFonts w:ascii="ＭＳ ゴシック" w:hAnsi="ＭＳ ゴシック" w:cs="MS Mincho"/>
          <w:b/>
          <w:bCs/>
          <w:sz w:val="28"/>
          <w:szCs w:val="28"/>
          <w:lang w:val="ja-JP"/>
        </w:rPr>
        <w:t>　キャラクター</w:t>
      </w:r>
      <w:r>
        <w:rPr>
          <w:rFonts w:cs="MS Mincho" w:ascii="ＭＳ ゴシック" w:hAnsi="ＭＳ ゴシック"/>
          <w:b/>
          <w:bCs/>
          <w:sz w:val="28"/>
          <w:szCs w:val="28"/>
          <w:lang w:val="ja-JP"/>
        </w:rPr>
        <w:t>PV</w:t>
      </w:r>
      <w:r>
        <w:rPr>
          <w:rFonts w:ascii="ＭＳ ゴシック" w:hAnsi="ＭＳ ゴシック" w:cs="MS Mincho"/>
          <w:b/>
          <w:bCs/>
          <w:sz w:val="28"/>
          <w:szCs w:val="28"/>
          <w:lang w:val="ja-JP"/>
        </w:rPr>
        <w:t>ナレーション原稿　リリ役・大和田仁美様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※</w:t>
      </w:r>
      <w:r>
        <w:rPr>
          <w:rFonts w:ascii="ＭＳ ゴシック" w:hAnsi="ＭＳ ゴシック" w:cs="ＭＳ ゴシック"/>
          <w:sz w:val="24"/>
          <w:szCs w:val="24"/>
        </w:rPr>
        <w:t>尺：</w:t>
      </w:r>
      <w:r>
        <w:rPr>
          <w:rFonts w:cs="ＭＳ ゴシック" w:ascii="ＭＳ ゴシック" w:hAnsi="ＭＳ ゴシック"/>
          <w:sz w:val="24"/>
          <w:szCs w:val="24"/>
        </w:rPr>
        <w:t>1</w:t>
      </w:r>
      <w:r>
        <w:rPr>
          <w:rFonts w:ascii="ＭＳ ゴシック" w:hAnsi="ＭＳ ゴシック" w:cs="ＭＳ ゴシック"/>
          <w:sz w:val="24"/>
          <w:szCs w:val="24"/>
        </w:rPr>
        <w:t>本につき</w:t>
      </w:r>
      <w:r>
        <w:rPr>
          <w:rFonts w:cs="ＭＳ ゴシック" w:ascii="ＭＳ ゴシック" w:hAnsi="ＭＳ ゴシック"/>
          <w:sz w:val="24"/>
          <w:szCs w:val="24"/>
        </w:rPr>
        <w:t>35</w:t>
      </w:r>
      <w:r>
        <w:rPr>
          <w:rFonts w:ascii="ＭＳ ゴシック" w:hAnsi="ＭＳ ゴシック" w:cs="ＭＳ ゴシック"/>
          <w:sz w:val="24"/>
          <w:szCs w:val="24"/>
        </w:rPr>
        <w:t>秒以内希望　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赤文字部分：尺が厳しい場合のカット候補</w:t>
      </w:r>
    </w:p>
    <w:p>
      <w:pPr>
        <w:pStyle w:val="Normal"/>
        <w:spacing w:lineRule="exact" w:line="496"/>
        <w:rPr>
          <w:rFonts w:ascii="ＭＳ ゴシック" w:hAnsi="ＭＳ ゴシック" w:cs="MS Mincho"/>
          <w:sz w:val="24"/>
          <w:szCs w:val="24"/>
          <w:lang w:val="ja-JP"/>
        </w:rPr>
      </w:pPr>
      <w:r>
        <w:rPr>
          <w:rFonts w:ascii="ＭＳ ゴシック" w:hAnsi="ＭＳ ゴシック" w:cs="MS Mincho"/>
          <w:sz w:val="24"/>
          <w:szCs w:val="24"/>
          <w:lang w:val="ja-JP"/>
        </w:rPr>
        <w:t>★</w:t>
      </w:r>
      <w:r>
        <w:rPr>
          <w:rFonts w:ascii="ＭＳ ゴシック" w:hAnsi="ＭＳ ゴシック" w:cs="MS Mincho"/>
          <w:sz w:val="24"/>
          <w:szCs w:val="24"/>
          <w:lang w:val="ja-JP"/>
        </w:rPr>
        <w:t>リリが仲良くなった人に話しかけているイメージです。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■①</w:t>
      </w:r>
      <w:r>
        <w:rPr>
          <w:rStyle w:val="HTMLTypewriter"/>
        </w:rPr>
        <w:t>レオ編</w:t>
      </w:r>
    </w:p>
    <w:p>
      <w:pPr>
        <w:pStyle w:val="Normal"/>
        <w:rPr>
          <w:rStyle w:val="HTMLTypewriter"/>
        </w:rPr>
      </w:pPr>
      <w:r>
        <w:rPr>
          <w:rStyle w:val="HTMLTypewriter"/>
        </w:rPr>
        <w:t>リリ「</w:t>
      </w:r>
      <w:ins w:id="0" w:author="不明な作成者" w:date="2021-11-26T02:28:52Z">
        <w:r>
          <w:rPr>
            <w:rStyle w:val="HTMLTypewriter"/>
          </w:rPr>
          <w:t>レ</w:t>
        </w:r>
      </w:ins>
      <w:r>
        <w:rPr>
          <w:rStyle w:val="HTMLTypewriter"/>
        </w:rPr>
        <w:t>オにいちゃんを紹介するね！」</w:t>
      </w:r>
    </w:p>
    <w:p>
      <w:pPr>
        <w:pStyle w:val="Normal"/>
        <w:rPr>
          <w:rStyle w:val="HTMLTypewriter"/>
        </w:rPr>
      </w:pPr>
      <w:r>
        <w:rPr/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リリ「あたしのダンナ様で、すっごく強い勇者なの！」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つよすぎるせいで人間界を追い出されちゃたんだけど、</w:t>
      </w:r>
      <w:r>
        <w:rPr>
          <w:rFonts w:ascii="ＭＳ ゴシック" w:hAnsi="ＭＳ ゴシック" w:cs="ＭＳ ゴシック"/>
          <w:sz w:val="24"/>
          <w:szCs w:val="24"/>
        </w:rPr>
        <w:t>今は魔王城で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みんなのお手伝いをしてくれてるんだ」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リリ「（気付き）あっ！　（小声）レオにいちゃんは正体隠して働いてるから、みんなにはバラさないでね！シーッだよ！」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リリ「とくにエキドナちゃんはレオにいちゃんのことが嫌いなの。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color w:val="FF0000"/>
          <w:sz w:val="24"/>
          <w:szCs w:val="24"/>
        </w:rPr>
      </w:pPr>
      <w:r>
        <w:rPr>
          <w:rFonts w:ascii="ＭＳ ゴシック" w:hAnsi="ＭＳ ゴシック" w:cs="ＭＳ ゴシック"/>
          <w:color w:val="FF0000"/>
          <w:sz w:val="24"/>
          <w:szCs w:val="24"/>
        </w:rPr>
        <w:t>レオにいちゃんのせいでせんそーに負けちゃったから」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リリ「いつか二人がなかよくなってくれるといいなぁ」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■②</w:t>
      </w:r>
      <w:r>
        <w:rPr>
          <w:rFonts w:ascii="ＭＳ ゴシック" w:hAnsi="ＭＳ ゴシック" w:cs="ＭＳ ゴシック"/>
          <w:sz w:val="24"/>
          <w:szCs w:val="24"/>
        </w:rPr>
        <w:t>エキドナ編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Style w:val="HTMLTypewriter"/>
        </w:rPr>
        <w:t>リリ「エキドナちゃんを紹介するね！」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リリ「エキドナちゃんは魔王様！魔王軍のリーダーだよ！」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リリ「昔はエキドナちゃんのおとうさんが魔王だったんだけど、娘だから魔王になれたってわけじゃないんだって。すっごく勉強して、すっごくがんばったから魔王になれたみたい」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リリ「そいでね！　魔王軍はレオにいちゃんに負けちゃったんだけど、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エキドナちゃんはまだ魔界に帰りたくないみたいなの」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リリ「だから今はお城を直したり、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ind w:firstLine="480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一緒に戦ってくれる人を集めたりしてるよ！」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リリ「お？　あなた</w:t>
      </w:r>
      <w:r>
        <w:rPr>
          <w:rFonts w:ascii="ＭＳ ゴシック" w:hAnsi="ＭＳ ゴシック" w:cs="ＭＳ ゴシック"/>
          <w:color w:val="FF0000"/>
          <w:sz w:val="24"/>
          <w:szCs w:val="24"/>
        </w:rPr>
        <w:t>もしかして</w:t>
      </w:r>
      <w:r>
        <w:rPr>
          <w:rFonts w:ascii="ＭＳ ゴシック" w:hAnsi="ＭＳ ゴシック" w:cs="ＭＳ ゴシック"/>
          <w:sz w:val="24"/>
          <w:szCs w:val="24"/>
        </w:rPr>
        <w:t>魔王軍に入ってくれるの？！」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cs="ＭＳ ゴシック" w:ascii="ＭＳ ゴシック" w:hAnsi="ＭＳ ゴシック"/>
          <w:sz w:val="24"/>
          <w:szCs w:val="24"/>
        </w:rPr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>
          <w:rFonts w:ascii="ＭＳ ゴシック" w:hAnsi="ＭＳ ゴシック" w:cs="ＭＳ ゴシック"/>
          <w:sz w:val="24"/>
          <w:szCs w:val="24"/>
        </w:rPr>
        <w:t>リリ「わーい！　いっしょにがんばろうね！」</w:t>
      </w:r>
    </w:p>
    <w:p>
      <w:pPr>
        <w:pStyle w:val="Normal"/>
        <w:rPr>
          <w:rFonts w:ascii="ＭＳ ゴシック" w:hAnsi="ＭＳ ゴシック" w:cs="ＭＳ ゴシック"/>
          <w:sz w:val="24"/>
          <w:szCs w:val="24"/>
        </w:rPr>
      </w:pPr>
      <w:r>
        <w:rPr/>
      </w:r>
    </w:p>
    <w:sectPr>
      <w:type w:val="nextPage"/>
      <w:pgSz w:orient="landscape" w:w="16838" w:h="11906"/>
      <w:pgMar w:left="1701" w:right="1985" w:header="0" w:top="1701" w:footer="0" w:bottom="1701" w:gutter="0"/>
      <w:pgNumType w:fmt="decimal"/>
      <w:formProt w:val="false"/>
      <w:textDirection w:val="tbRl"/>
      <w:docGrid w:type="lines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ＭＳ ゴシック"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75"/>
  <w:revisionView w:insDel="0" w:formatting="0"/>
  <w:defaultTabStop w:val="840"/>
  <w:autoHyphenation w:val="true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en-US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" w:asciiTheme="minorHAnsi" w:cstheme="minorBidi" w:eastAsiaTheme="minorEastAsia" w:hAnsiTheme="minorHAnsi"/>
        <w:kern w:val="2"/>
        <w:sz w:val="21"/>
        <w:szCs w:val="22"/>
        <w:lang w:val="en-US" w:eastAsia="ja-JP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uiPriority="0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740ec"/>
    <w:pPr>
      <w:widowControl w:val="false"/>
      <w:bidi w:val="0"/>
      <w:spacing w:before="0" w:after="0"/>
      <w:jc w:val="both"/>
    </w:pPr>
    <w:rPr>
      <w:rFonts w:ascii="Century" w:hAnsi="Century" w:eastAsia="ＭＳ ゴシック" w:cs="Times New Roman" w:asciiTheme="minorHAnsi" w:hAnsiTheme="minorHAnsi"/>
      <w:color w:val="auto"/>
      <w:kern w:val="2"/>
      <w:sz w:val="32"/>
      <w:szCs w:val="3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TMLTypewriter">
    <w:name w:val="HTML Typewriter"/>
    <w:qFormat/>
    <w:rsid w:val="000740ec"/>
    <w:rPr>
      <w:rFonts w:ascii="ＭＳ ゴシック" w:hAnsi="ＭＳ ゴシック" w:eastAsia="ＭＳ ゴシック" w:cs="ＭＳ ゴシック"/>
      <w:sz w:val="24"/>
      <w:szCs w:val="24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115e94"/>
    <w:rPr>
      <w:sz w:val="18"/>
      <w:szCs w:val="18"/>
    </w:rPr>
  </w:style>
  <w:style w:type="character" w:styleId="Style14" w:customStyle="1">
    <w:name w:val="コメント文字列 (文字)"/>
    <w:basedOn w:val="DefaultParagraphFont"/>
    <w:link w:val="a4"/>
    <w:uiPriority w:val="99"/>
    <w:semiHidden/>
    <w:qFormat/>
    <w:rsid w:val="00115e94"/>
    <w:rPr>
      <w:rFonts w:ascii="Century" w:hAnsi="Century" w:eastAsia="ＭＳ ゴシック" w:cs="Times New Roman"/>
      <w:sz w:val="32"/>
      <w:szCs w:val="32"/>
    </w:rPr>
  </w:style>
  <w:style w:type="character" w:styleId="Style15" w:customStyle="1">
    <w:name w:val="コメント内容 (文字)"/>
    <w:basedOn w:val="Style14"/>
    <w:link w:val="a6"/>
    <w:uiPriority w:val="99"/>
    <w:semiHidden/>
    <w:qFormat/>
    <w:rsid w:val="00115e94"/>
    <w:rPr>
      <w:rFonts w:ascii="Century" w:hAnsi="Century" w:eastAsia="ＭＳ ゴシック" w:cs="Times New Roman"/>
      <w:b/>
      <w:bCs/>
      <w:sz w:val="32"/>
      <w:szCs w:val="32"/>
    </w:rPr>
  </w:style>
  <w:style w:type="character" w:styleId="Style16">
    <w:name w:val="行番号付け"/>
    <w:rPr/>
  </w:style>
  <w:style w:type="paragraph" w:styleId="Style17">
    <w:name w:val="見出し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游ゴシック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索引"/>
    <w:basedOn w:val="Normal"/>
    <w:qFormat/>
    <w:pPr>
      <w:suppressLineNumbers/>
    </w:pPr>
    <w:rPr>
      <w:rFonts w:cs="Arial"/>
    </w:rPr>
  </w:style>
  <w:style w:type="paragraph" w:styleId="Annotationtext">
    <w:name w:val="annotation text"/>
    <w:basedOn w:val="Normal"/>
    <w:link w:val="a5"/>
    <w:uiPriority w:val="99"/>
    <w:semiHidden/>
    <w:unhideWhenUsed/>
    <w:qFormat/>
    <w:rsid w:val="00115e94"/>
    <w:pPr>
      <w:jc w:val="left"/>
    </w:pPr>
    <w:rPr/>
  </w:style>
  <w:style w:type="paragraph" w:styleId="Annotationsubject">
    <w:name w:val="annotation subject"/>
    <w:basedOn w:val="Annotationtext"/>
    <w:next w:val="Annotationtext"/>
    <w:link w:val="a7"/>
    <w:uiPriority w:val="99"/>
    <w:semiHidden/>
    <w:unhideWhenUsed/>
    <w:qFormat/>
    <w:rsid w:val="00115e94"/>
    <w:pPr/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Application>LibreOffice/7.1.0.3$Windows_X86_64 LibreOffice_project/f6099ecf3d29644b5008cc8f48f42f4a40986e4c</Application>
  <AppVersion>15.0000</AppVersion>
  <Pages>2</Pages>
  <Words>603</Words>
  <Characters>605</Characters>
  <CharactersWithSpaces>614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2021-11-24T23:26:00Z</dcterms:created>
  <dc:creator>河本　紗知</dc:creator>
  <dc:description/>
  <dc:language>ja-JP</dc:language>
  <cp:lastModifiedBy/>
  <dcterms:modified xsi:type="dcterms:W3CDTF">2021-11-26T03:02:14Z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