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96"/>
        <w:rPr>
          <w:rStyle w:val="HTMLTypewriter"/>
        </w:rPr>
      </w:pPr>
      <w:r>
        <w:rPr/>
      </w:r>
    </w:p>
    <w:p>
      <w:pPr>
        <w:pStyle w:val="Normal"/>
        <w:spacing w:lineRule="exact" w:line="496"/>
        <w:rPr>
          <w:rFonts w:ascii="ＭＳ ゴシック" w:hAnsi="ＭＳ ゴシック" w:cs="MS Mincho"/>
          <w:b/>
          <w:b/>
          <w:bCs/>
          <w:sz w:val="28"/>
          <w:szCs w:val="28"/>
          <w:lang w:val="ja-JP"/>
        </w:rPr>
      </w:pP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☆</w:t>
      </w: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『勇者、辞めます』　　</w:t>
      </w:r>
    </w:p>
    <w:p>
      <w:pPr>
        <w:pStyle w:val="Normal"/>
        <w:spacing w:lineRule="exact" w:line="496"/>
        <w:rPr>
          <w:rFonts w:ascii="ＭＳ ゴシック" w:hAnsi="ＭＳ ゴシック" w:cs="MS Mincho"/>
          <w:b/>
          <w:b/>
          <w:bCs/>
          <w:sz w:val="28"/>
          <w:szCs w:val="28"/>
          <w:lang w:val="ja-JP"/>
        </w:rPr>
      </w:pP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　キャラクター</w:t>
      </w:r>
      <w:r>
        <w:rPr>
          <w:rFonts w:cs="MS Mincho" w:ascii="ＭＳ ゴシック" w:hAnsi="ＭＳ ゴシック"/>
          <w:b/>
          <w:bCs/>
          <w:sz w:val="28"/>
          <w:szCs w:val="28"/>
          <w:lang w:val="ja-JP"/>
        </w:rPr>
        <w:t>PV</w:t>
      </w: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ナレーション原稿　リリ役・大和田仁美様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※</w:t>
      </w:r>
      <w:r>
        <w:rPr>
          <w:rFonts w:ascii="ＭＳ ゴシック" w:hAnsi="ＭＳ ゴシック" w:cs="ＭＳ ゴシック"/>
          <w:sz w:val="24"/>
          <w:szCs w:val="24"/>
        </w:rPr>
        <w:t>尺：</w:t>
      </w:r>
      <w:r>
        <w:rPr>
          <w:rFonts w:cs="ＭＳ ゴシック" w:ascii="ＭＳ ゴシック" w:hAnsi="ＭＳ ゴシック"/>
          <w:sz w:val="24"/>
          <w:szCs w:val="24"/>
        </w:rPr>
        <w:t>1</w:t>
      </w:r>
      <w:r>
        <w:rPr>
          <w:rFonts w:ascii="ＭＳ ゴシック" w:hAnsi="ＭＳ ゴシック" w:cs="ＭＳ ゴシック"/>
          <w:sz w:val="24"/>
          <w:szCs w:val="24"/>
        </w:rPr>
        <w:t>本につき</w:t>
      </w:r>
      <w:r>
        <w:rPr>
          <w:rFonts w:cs="ＭＳ ゴシック" w:ascii="ＭＳ ゴシック" w:hAnsi="ＭＳ ゴシック"/>
          <w:sz w:val="24"/>
          <w:szCs w:val="24"/>
        </w:rPr>
        <w:t>35</w:t>
      </w:r>
      <w:r>
        <w:rPr>
          <w:rFonts w:ascii="ＭＳ ゴシック" w:hAnsi="ＭＳ ゴシック" w:cs="ＭＳ ゴシック"/>
          <w:sz w:val="24"/>
          <w:szCs w:val="24"/>
        </w:rPr>
        <w:t>秒以内希望　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赤文字部分：尺が厳しい場合のカット候補</w:t>
      </w:r>
    </w:p>
    <w:p>
      <w:pPr>
        <w:pStyle w:val="Normal"/>
        <w:spacing w:lineRule="exact" w:line="496"/>
        <w:rPr>
          <w:rFonts w:ascii="ＭＳ ゴシック" w:hAnsi="ＭＳ ゴシック" w:cs="MS Mincho"/>
          <w:sz w:val="24"/>
          <w:szCs w:val="24"/>
          <w:lang w:val="ja-JP"/>
        </w:rPr>
      </w:pPr>
      <w:r>
        <w:rPr>
          <w:rFonts w:ascii="ＭＳ ゴシック" w:hAnsi="ＭＳ ゴシック" w:cs="MS Mincho"/>
          <w:sz w:val="24"/>
          <w:szCs w:val="24"/>
          <w:lang w:val="ja-JP"/>
        </w:rPr>
        <w:t>★</w:t>
      </w:r>
      <w:r>
        <w:rPr>
          <w:rFonts w:ascii="ＭＳ ゴシック" w:hAnsi="ＭＳ ゴシック" w:cs="MS Mincho"/>
          <w:sz w:val="24"/>
          <w:szCs w:val="24"/>
          <w:lang w:val="ja-JP"/>
        </w:rPr>
        <w:t>リリが仲良くなった人に話しかけているイメージです。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■①</w:t>
      </w:r>
      <w:r>
        <w:rPr>
          <w:rStyle w:val="HTMLTypewriter"/>
        </w:rPr>
        <w:t>レオ編</w:t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リリ「</w:t>
      </w:r>
      <w:ins w:id="0" w:author="不明な作成者" w:date="2021-11-26T02:28:52Z">
        <w:r>
          <w:rPr>
            <w:rStyle w:val="HTMLTypewriter"/>
          </w:rPr>
          <w:t>レ</w:t>
        </w:r>
      </w:ins>
      <w:r>
        <w:rPr>
          <w:rStyle w:val="HTMLTypewriter"/>
        </w:rPr>
        <w:t>オにいちゃんを紹介するね！」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リリ「あたしのダンナ様で、すっごく強い勇者なの！」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つよすぎるせいで人間界を追い出されちゃたんだけど、</w:t>
      </w:r>
      <w:r>
        <w:rPr>
          <w:rFonts w:ascii="ＭＳ ゴシック" w:hAnsi="ＭＳ ゴシック" w:cs="ＭＳ ゴシック"/>
          <w:sz w:val="24"/>
          <w:szCs w:val="24"/>
        </w:rPr>
        <w:t>今は魔王城で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みんなのお手伝いをしてくれてるんだ」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リリ「（気付き）あっ！　（小声）レオにいちゃんは正体隠して働いてるから、みんなにはバラさないでね！シーッだよ！」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リリ「とくにエキドナちゃんはレオにいちゃんのことが嫌いなの。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ascii="ＭＳ ゴシック" w:hAnsi="ＭＳ ゴシック" w:cs="ＭＳ ゴシック"/>
          <w:color w:val="FF0000"/>
          <w:sz w:val="24"/>
          <w:szCs w:val="24"/>
        </w:rPr>
        <w:t>レオにいちゃんのせいでせんそーに負けちゃったから」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リリ「いつか二人がなかよくなってくれるといいなぁ」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■②</w:t>
      </w:r>
      <w:r>
        <w:rPr>
          <w:rFonts w:ascii="ＭＳ ゴシック" w:hAnsi="ＭＳ ゴシック" w:cs="ＭＳ ゴシック"/>
          <w:sz w:val="24"/>
          <w:szCs w:val="24"/>
        </w:rPr>
        <w:t>エキドナ編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Style w:val="HTMLTypewriter"/>
        </w:rPr>
        <w:t>リリ「エキドナちゃんを紹介するね！」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リリ「エキドナちゃんは魔王様！魔王軍のリーダーだよ！」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リリ「昔はエキドナちゃんのおとうさんが魔王だったんだけど、娘だから魔王になれたってわけじゃないんだって。すっごく勉強して、すっごくがんばったから魔王になれたみたい」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リリ「そいでね！　魔王軍はレオにいちゃんに負けちゃったんだけど、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エキドナちゃんはまだ魔界に帰りたくないみたいなの」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リリ「だから今はお城を直したり、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一緒に戦ってくれる人を集めたりしてるよ！」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リリ「・・・お？　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もしかして</w:t>
      </w:r>
      <w:r>
        <w:rPr>
          <w:rFonts w:ascii="ＭＳ ゴシック" w:hAnsi="ＭＳ ゴシック" w:cs="ＭＳ ゴシック"/>
          <w:sz w:val="24"/>
          <w:szCs w:val="24"/>
        </w:rPr>
        <w:t>魔王軍に入ってくれるの？！」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リリ「わーい！　いっしょにがんばろうね！」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  <w:r>
        <w:br w:type="page"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■③</w:t>
      </w:r>
      <w:r>
        <w:rPr>
          <w:rFonts w:ascii="ＭＳ ゴシック" w:hAnsi="ＭＳ ゴシック" w:cs="ＭＳ ゴシック"/>
          <w:sz w:val="24"/>
          <w:szCs w:val="24"/>
        </w:rPr>
        <w:t>シュティーナ編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Style w:val="HTMLTypewriter"/>
        </w:rPr>
        <w:t>リリ「シュティーナを紹介するね！」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リリ「シュティーナは魔王軍の</w:t>
      </w:r>
      <w:commentRangeStart w:id="0"/>
      <w:r>
        <w:rPr>
          <w:rFonts w:ascii="ＭＳ ゴシック" w:hAnsi="ＭＳ ゴシック" w:cs="ＭＳ ゴシック"/>
          <w:sz w:val="24"/>
          <w:szCs w:val="24"/>
        </w:rPr>
        <w:t>カンリショク</w:t>
      </w:r>
      <w:r>
        <w:rPr>
          <w:rFonts w:ascii="ＭＳ ゴシック" w:hAnsi="ＭＳ ゴシック" w:cs="ＭＳ ゴシック"/>
          <w:sz w:val="24"/>
          <w:szCs w:val="24"/>
        </w:rPr>
      </w:r>
      <w:commentRangeEnd w:id="0"/>
      <w:r>
        <w:commentReference w:id="0"/>
      </w:r>
      <w:r>
        <w:rPr>
          <w:rFonts w:ascii="ＭＳ ゴシック" w:hAnsi="ＭＳ ゴシック" w:cs="ＭＳ ゴシック"/>
          <w:sz w:val="24"/>
          <w:szCs w:val="24"/>
        </w:rPr>
        <w:t>？で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毎日いーっぱい仕事してるの」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リリ「『顔に悲壮感が漂ってるよね』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って、メルネスが言ってた！」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あたしシュティーナのお手伝いしたいんだけど、</w:t>
      </w:r>
    </w:p>
    <w:p>
      <w:pPr>
        <w:pStyle w:val="Normal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cs="ＭＳ ゴシック" w:ascii="ＭＳ ゴシック" w:hAnsi="ＭＳ ゴシック"/>
          <w:color w:val="FF0000"/>
          <w:sz w:val="24"/>
          <w:szCs w:val="24"/>
        </w:rPr>
      </w:r>
    </w:p>
    <w:p>
      <w:pPr>
        <w:pStyle w:val="Normal"/>
        <w:ind w:firstLine="72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color w:val="FF0000"/>
          <w:sz w:val="24"/>
          <w:szCs w:val="24"/>
        </w:rPr>
        <w:t>難しくてわかんないんだ</w:t>
      </w:r>
      <w:r>
        <w:rPr>
          <w:rFonts w:ascii="ＭＳ ゴシック" w:hAnsi="ＭＳ ゴシック" w:cs="ＭＳ ゴシック"/>
          <w:sz w:val="24"/>
          <w:szCs w:val="24"/>
        </w:rPr>
        <w:t>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リリ「シュティーナは賢いんだよ！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困ったことがあったらシュティーナに聞いてね！」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リリ「あとあと、エキドナちゃんとは昔から仲良しで、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エキドナちゃんに魔法を教えたのはシュティーナなんだって！」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リリ「エキドナちゃんにとって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シュティーナは特別なのかもー」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リリ「おしまい」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</w:t>
      </w:r>
    </w:p>
    <w:p>
      <w:pPr>
        <w:pStyle w:val="Normal"/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  <w:r>
        <w:br w:type="page"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■④</w:t>
      </w:r>
      <w:r>
        <w:rPr>
          <w:rFonts w:ascii="ＭＳ ゴシック" w:hAnsi="ＭＳ ゴシック" w:cs="ＭＳ ゴシック"/>
          <w:sz w:val="24"/>
          <w:szCs w:val="24"/>
        </w:rPr>
        <w:t>リリ編</w:t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リリ「はいはい！あたしです！リリです！」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リリ「こう見えても</w:t>
      </w:r>
      <w:r>
        <w:rPr>
          <w:rStyle w:val="HTMLTypewriter"/>
          <w:color w:val="FF0000"/>
        </w:rPr>
        <w:t>四天王なんですぜ！</w:t>
      </w:r>
      <w:r>
        <w:rPr>
          <w:rStyle w:val="HTMLTypewriter"/>
        </w:rPr>
        <w:t>」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リリ「あたしの部族ではね、強い人にやっつけられたら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ind w:firstLine="480"/>
        <w:rPr>
          <w:rStyle w:val="HTMLTypewriter"/>
        </w:rPr>
      </w:pPr>
      <w:r>
        <w:rPr>
          <w:rStyle w:val="HTMLTypewriter"/>
        </w:rPr>
        <w:t>その人とケッコンしろって言われてるの」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リリ「だからあたしをやっつけたレオにいちゃんは、あたしの旦那様ってこと！」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リリ「それとね、本気で戦うときは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でっかい狼になれるんだよ！</w:t>
      </w:r>
      <w:r>
        <w:rPr>
          <w:rFonts w:ascii="ＭＳ ゴシック" w:hAnsi="ＭＳ ゴシック" w:cs="ＭＳ ゴシック"/>
          <w:sz w:val="24"/>
          <w:szCs w:val="24"/>
        </w:rPr>
        <w:t>すっごくでかくてすっごく強いよ</w:t>
      </w:r>
      <w:r>
        <w:rPr>
          <w:rFonts w:ascii="ＭＳ ゴシック" w:hAnsi="ＭＳ ゴシック" w:cs="ＭＳ ゴシック"/>
          <w:sz w:val="24"/>
          <w:szCs w:val="24"/>
        </w:rPr>
        <w:t>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リリ「難しい話はよくわかんないから、ときどき寝ちゃうんだけど・・・」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リリ「エキドナちゃんは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優しいから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あたしが会議で寝ちゃっても怒らないんだよ」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リリ「魔王軍はみんな仲良し！」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リリ「あたしレオにいちゃんもエキドナちゃんも、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　　みんなだーいすき！」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</w:t>
      </w:r>
    </w:p>
    <w:p>
      <w:pPr>
        <w:pStyle w:val="Normal"/>
        <w:widowControl/>
        <w:jc w:val="left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  <w:r>
        <w:br w:type="page"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■⑤</w:t>
      </w:r>
      <w:r>
        <w:rPr>
          <w:rFonts w:ascii="ＭＳ ゴシック" w:hAnsi="ＭＳ ゴシック" w:cs="ＭＳ ゴシック"/>
          <w:sz w:val="24"/>
          <w:szCs w:val="24"/>
        </w:rPr>
        <w:t>メルネス編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Style w:val="HTMLTypewriter"/>
        </w:rPr>
        <w:t>メルネスを紹介するね！」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リリ「アサシンギルドマスターっていうのをやってるんだって！」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あとね、</w:t>
      </w:r>
      <w:r>
        <w:rPr>
          <w:rFonts w:ascii="ＭＳ ゴシック" w:hAnsi="ＭＳ ゴシック" w:cs="ＭＳ ゴシック"/>
          <w:sz w:val="24"/>
          <w:szCs w:val="24"/>
        </w:rPr>
        <w:t>全然喋らないの！」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声が小さい！すっごく静か！</w:t>
      </w:r>
      <w:r>
        <w:rPr>
          <w:rFonts w:ascii="ＭＳ ゴシック" w:hAnsi="ＭＳ ゴシック" w:cs="ＭＳ ゴシック"/>
          <w:sz w:val="24"/>
          <w:szCs w:val="24"/>
        </w:rPr>
        <w:t>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リリ「（やや不満げに）あたしによく『うるさい』って言うんだよー。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　　メルネスが静かすぎ！」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リリ「でも最初に会ったときはもっとピリピリしてて怖かったんだ。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　　人間があんまり好きじゃないみたい」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リリ「最近は前よりお喋りしやすくなった気がする！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　　なんでだろー？レオにいちゃんに負けたからかな？」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リリ「今度メルネスに聞いてみよーっと」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■⑥</w:t>
      </w:r>
      <w:r>
        <w:rPr>
          <w:rFonts w:ascii="ＭＳ ゴシック" w:hAnsi="ＭＳ ゴシック" w:cs="ＭＳ ゴシック"/>
          <w:sz w:val="24"/>
          <w:szCs w:val="24"/>
        </w:rPr>
        <w:t>エドヴァルト編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Style w:val="HTMLTypewriter"/>
        </w:rPr>
        <w:t>エドヴァルトを紹介するね！」</w:t>
      </w:r>
    </w:p>
    <w:p>
      <w:pPr>
        <w:pStyle w:val="Normal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cs="ＭＳ ゴシック" w:ascii="ＭＳ ゴシック" w:hAnsi="ＭＳ ゴシック"/>
          <w:color w:val="FF0000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リリ「ドラゴンスケイルっていう堅いところが体にあって、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力もすっごく強いんだ！」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リリ「エドヴァルトはトレーニングしてるか、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部下の人と一緒にいるか、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お酒を飲んでることが多いかな」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会議のときはだいたいお酒を飲んでるよ！</w:t>
      </w:r>
      <w:r>
        <w:rPr>
          <w:rFonts w:ascii="ＭＳ ゴシック" w:hAnsi="ＭＳ ゴシック" w:cs="ＭＳ ゴシック"/>
          <w:sz w:val="24"/>
          <w:szCs w:val="24"/>
        </w:rPr>
        <w:t>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リリ「魔王軍には『エドヴァルトみたいに強くなりたい』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っていう人がいっぱいいるんだ」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リリ「真面目にトレーニングするのあたしは飽きちゃうから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　　エドヴァルトはすごい！」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強い人と戦うのが楽しみで頑張れるって言ってたー</w:t>
      </w:r>
      <w:r>
        <w:rPr>
          <w:rFonts w:ascii="ＭＳ ゴシック" w:hAnsi="ＭＳ ゴシック" w:cs="ＭＳ ゴシック"/>
          <w:sz w:val="24"/>
          <w:szCs w:val="24"/>
        </w:rPr>
        <w:t>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リリ「あと娘さんのことも好きなんだって」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リリ「おしまい」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701" w:right="1985" w:header="0" w:top="1701" w:footer="0" w:bottom="1701" w:gutter="0"/>
      <w:pgNumType w:fmt="decimal"/>
      <w:formProt w:val="false"/>
      <w:textDirection w:val="tbRl"/>
      <w:docGrid w:type="lines" w:linePitch="360" w:charSpace="0"/>
    </w:sectPr>
  </w:body>
</w:document>
</file>

<file path=word/comments.xml><?xml version="1.0" encoding="utf-8"?>
<w:comment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comment w:id="0" w:author="河本　紗知" w:date="2021-11-24T23:32:00Z" w:initials="河本　紗知">
    <w:p>
      <w:r>
        <w:rPr>
          <w:rFonts w:ascii="Liberation Serif" w:hAnsi="Liberation Serif" w:eastAsia="Segoe UI" w:cs="Tahoma"/>
          <w:kern w:val="0"/>
          <w:sz w:val="24"/>
          <w:szCs w:val="24"/>
          <w:lang w:val="en-US" w:eastAsia="en-US" w:bidi="en-US"/>
        </w:rPr>
        <w:t>「管理職」の音は知っているが意味がよくわかっていないていです</w:t>
      </w:r>
    </w:p>
  </w:comment>
</w:comments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ゴシック"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revisionView w:insDel="0" w:formatting="0"/>
  <w:defaultTabStop w:val="84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" w:cs="ＭＳ 明朝" w:asciiTheme="minorHAnsi" w:cstheme="minorBidi" w:eastAsiaTheme="minorEastAsia" w:hAnsiTheme="minorHAnsi"/>
        <w:kern w:val="2"/>
        <w:sz w:val="21"/>
        <w:szCs w:val="22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uiPriority="0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740ec"/>
    <w:pPr>
      <w:widowControl w:val="false"/>
      <w:suppressAutoHyphens w:val="true"/>
      <w:bidi w:val="0"/>
      <w:spacing w:before="0" w:after="0"/>
      <w:jc w:val="both"/>
    </w:pPr>
    <w:rPr>
      <w:rFonts w:ascii="Century" w:hAnsi="Century" w:eastAsia="ＭＳ ゴシック" w:cs="Times New Roman" w:asciiTheme="minorHAnsi" w:hAnsiTheme="minorHAnsi"/>
      <w:color w:val="auto"/>
      <w:kern w:val="2"/>
      <w:sz w:val="32"/>
      <w:szCs w:val="3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Typewriter">
    <w:name w:val="HTML Typewriter"/>
    <w:qFormat/>
    <w:rsid w:val="000740ec"/>
    <w:rPr>
      <w:rFonts w:ascii="ＭＳ ゴシック" w:hAnsi="ＭＳ ゴシック" w:eastAsia="ＭＳ ゴシック" w:cs="ＭＳ ゴシック"/>
      <w:sz w:val="2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e94"/>
    <w:rPr>
      <w:sz w:val="18"/>
      <w:szCs w:val="18"/>
    </w:rPr>
  </w:style>
  <w:style w:type="character" w:styleId="Style14" w:customStyle="1">
    <w:name w:val="コメント文字列 (文字)"/>
    <w:basedOn w:val="DefaultParagraphFont"/>
    <w:link w:val="a4"/>
    <w:uiPriority w:val="99"/>
    <w:semiHidden/>
    <w:qFormat/>
    <w:rsid w:val="00115e94"/>
    <w:rPr>
      <w:rFonts w:ascii="Century" w:hAnsi="Century" w:eastAsia="ＭＳ ゴシック" w:cs="Times New Roman"/>
      <w:sz w:val="32"/>
      <w:szCs w:val="32"/>
    </w:rPr>
  </w:style>
  <w:style w:type="character" w:styleId="Style15" w:customStyle="1">
    <w:name w:val="コメント内容 (文字)"/>
    <w:basedOn w:val="Style14"/>
    <w:link w:val="a6"/>
    <w:uiPriority w:val="99"/>
    <w:semiHidden/>
    <w:qFormat/>
    <w:rsid w:val="00115e94"/>
    <w:rPr>
      <w:rFonts w:ascii="Century" w:hAnsi="Century" w:eastAsia="ＭＳ ゴシック" w:cs="Times New Roman"/>
      <w:b/>
      <w:bCs/>
      <w:sz w:val="32"/>
      <w:szCs w:val="32"/>
    </w:rPr>
  </w:style>
  <w:style w:type="character" w:styleId="Style16">
    <w:name w:val="行番号付け"/>
    <w:rPr/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a5"/>
    <w:uiPriority w:val="99"/>
    <w:semiHidden/>
    <w:unhideWhenUsed/>
    <w:qFormat/>
    <w:rsid w:val="00115e94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a7"/>
    <w:uiPriority w:val="99"/>
    <w:semiHidden/>
    <w:unhideWhenUsed/>
    <w:qFormat/>
    <w:rsid w:val="00115e9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comments" Target="comment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2535</TotalTime>
  <Application>LibreOffice/7.1.0.3$Windows_X86_64 LibreOffice_project/f6099ecf3d29644b5008cc8f48f42f4a40986e4c</Application>
  <AppVersion>15.0000</AppVersion>
  <Pages>9</Pages>
  <Words>1670</Words>
  <Characters>1672</Characters>
  <CharactersWithSpaces>1691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2021-11-24T23:26:00Z</dcterms:created>
  <dc:creator>河本　紗知</dc:creator>
  <dc:description/>
  <dc:language>ja-JP</dc:language>
  <cp:lastModifiedBy/>
  <dcterms:modified xsi:type="dcterms:W3CDTF">2021-11-29T07:36:06Z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